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4CBDCB6D" w:rsidR="00E93460" w:rsidRPr="000B1B6A" w:rsidRDefault="005C1DA7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2831FC60" wp14:editId="29DDDB22">
              <wp:simplePos x="0" y="0"/>
              <wp:positionH relativeFrom="column">
                <wp:posOffset>4800600</wp:posOffset>
              </wp:positionH>
              <wp:positionV relativeFrom="paragraph">
                <wp:posOffset>-485775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518A8644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9E3DEA">
        <w:rPr>
          <w:rFonts w:ascii="Times New Roman" w:hAnsi="Times New Roman" w:cs="Times New Roman"/>
          <w:b/>
          <w:sz w:val="72"/>
          <w:szCs w:val="56"/>
        </w:rPr>
        <w:t>WEBSITE DESIGN</w:t>
      </w:r>
      <w:r w:rsidR="000675E0">
        <w:rPr>
          <w:rFonts w:ascii="Times New Roman" w:hAnsi="Times New Roman" w:cs="Times New Roman"/>
          <w:b/>
          <w:sz w:val="72"/>
          <w:szCs w:val="56"/>
        </w:rPr>
        <w:t xml:space="preserve"> TEAM</w:t>
      </w:r>
    </w:p>
    <w:p w14:paraId="7FA93C16" w14:textId="21DE877B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0675E0">
        <w:rPr>
          <w:rFonts w:ascii="Times New Roman" w:hAnsi="Times New Roman" w:cs="Times New Roman"/>
          <w:sz w:val="72"/>
          <w:szCs w:val="56"/>
        </w:rPr>
        <w:t>43</w:t>
      </w:r>
      <w:r w:rsidR="009E3DEA">
        <w:rPr>
          <w:rFonts w:ascii="Times New Roman" w:hAnsi="Times New Roman" w:cs="Times New Roman"/>
          <w:sz w:val="72"/>
          <w:szCs w:val="56"/>
        </w:rPr>
        <w:t>5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61DE5D7B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5C1DA7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10048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2F8DFB8" w14:textId="28225FED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9C6DCAA" w14:textId="77777777" w:rsidR="009E3DEA" w:rsidRDefault="009E3DEA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7A48237" w14:textId="30D41E5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DEFE674" w14:textId="77777777" w:rsidR="009E3DEA" w:rsidRPr="009E3DEA" w:rsidRDefault="009E3DEA" w:rsidP="009E3DEA">
      <w:pPr>
        <w:rPr>
          <w:rFonts w:ascii="Times New Roman" w:hAnsi="Times New Roman" w:cs="Times New Roman"/>
          <w:b/>
          <w:sz w:val="24"/>
          <w:u w:val="single"/>
        </w:rPr>
      </w:pPr>
      <w:r w:rsidRPr="009E3DEA">
        <w:rPr>
          <w:rFonts w:ascii="Times New Roman" w:hAnsi="Times New Roman" w:cs="Times New Roman"/>
          <w:b/>
          <w:sz w:val="24"/>
          <w:u w:val="single"/>
        </w:rPr>
        <w:lastRenderedPageBreak/>
        <w:t>Description</w:t>
      </w:r>
    </w:p>
    <w:p w14:paraId="5768C94E" w14:textId="77777777" w:rsidR="009E3DEA" w:rsidRPr="009E3DEA" w:rsidRDefault="009E3DEA" w:rsidP="009E3DEA">
      <w:pPr>
        <w:rPr>
          <w:rFonts w:ascii="Times New Roman" w:hAnsi="Times New Roman" w:cs="Times New Roman"/>
          <w:sz w:val="24"/>
        </w:rPr>
      </w:pPr>
      <w:r w:rsidRPr="009E3DEA">
        <w:rPr>
          <w:rFonts w:ascii="Times New Roman" w:hAnsi="Times New Roman" w:cs="Times New Roman"/>
          <w:sz w:val="24"/>
        </w:rPr>
        <w:t>The team will work together to create a website based on the assigned topic.</w:t>
      </w:r>
    </w:p>
    <w:p w14:paraId="35B4EC38" w14:textId="77777777" w:rsidR="009E3DEA" w:rsidRPr="009E3DEA" w:rsidRDefault="009E3DEA" w:rsidP="009E3DEA">
      <w:pPr>
        <w:rPr>
          <w:rFonts w:ascii="Times New Roman" w:hAnsi="Times New Roman" w:cs="Times New Roman"/>
          <w:b/>
          <w:sz w:val="24"/>
          <w:u w:val="single"/>
        </w:rPr>
      </w:pPr>
      <w:r w:rsidRPr="009E3DEA">
        <w:rPr>
          <w:rFonts w:ascii="Times New Roman" w:hAnsi="Times New Roman" w:cs="Times New Roman"/>
          <w:b/>
          <w:sz w:val="24"/>
          <w:u w:val="single"/>
        </w:rPr>
        <w:t>Topic</w:t>
      </w:r>
    </w:p>
    <w:p w14:paraId="3B98BF0B" w14:textId="3F30021B" w:rsidR="005C1DA7" w:rsidRDefault="005C1DA7" w:rsidP="005C1DA7">
      <w:pPr>
        <w:pStyle w:val="NormalWeb"/>
        <w:spacing w:before="0" w:beforeAutospacing="0" w:after="0" w:afterAutospacing="0"/>
        <w:rPr>
          <w:color w:val="000000"/>
          <w:szCs w:val="22"/>
        </w:rPr>
      </w:pPr>
      <w:r w:rsidRPr="005C1DA7">
        <w:rPr>
          <w:color w:val="000000"/>
          <w:szCs w:val="22"/>
        </w:rPr>
        <w:t>Develop a website with tips, tricks and resources for your community to reduce its carbon footprint.</w:t>
      </w:r>
    </w:p>
    <w:p w14:paraId="2FCD9037" w14:textId="77777777" w:rsidR="005C1DA7" w:rsidRPr="005C1DA7" w:rsidRDefault="005C1DA7" w:rsidP="005C1DA7">
      <w:pPr>
        <w:pStyle w:val="NormalWeb"/>
        <w:spacing w:before="0" w:beforeAutospacing="0" w:after="0" w:afterAutospacing="0"/>
        <w:rPr>
          <w:sz w:val="28"/>
        </w:rPr>
      </w:pPr>
    </w:p>
    <w:p w14:paraId="6CBF2F0F" w14:textId="7B0790D4" w:rsidR="000675E0" w:rsidRPr="000675E0" w:rsidRDefault="000675E0" w:rsidP="000675E0">
      <w:pPr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Teams who do </w:t>
      </w:r>
      <w:r w:rsidRPr="000675E0">
        <w:rPr>
          <w:rFonts w:ascii="Times New Roman" w:hAnsi="Times New Roman" w:cs="Times New Roman"/>
          <w:i/>
          <w:sz w:val="24"/>
        </w:rPr>
        <w:t>not</w:t>
      </w:r>
      <w:r w:rsidRPr="000675E0">
        <w:rPr>
          <w:rFonts w:ascii="Times New Roman" w:hAnsi="Times New Roman" w:cs="Times New Roman"/>
          <w:sz w:val="24"/>
        </w:rPr>
        <w:t xml:space="preserve"> submit an entry following this topic will be </w:t>
      </w:r>
      <w:r w:rsidRPr="000675E0">
        <w:rPr>
          <w:rFonts w:ascii="Times New Roman" w:hAnsi="Times New Roman" w:cs="Times New Roman"/>
          <w:i/>
          <w:sz w:val="24"/>
        </w:rPr>
        <w:t>disqualified</w:t>
      </w:r>
      <w:r w:rsidRPr="000675E0">
        <w:rPr>
          <w:rFonts w:ascii="Times New Roman" w:hAnsi="Times New Roman" w:cs="Times New Roman"/>
          <w:sz w:val="24"/>
        </w:rPr>
        <w:t>.</w:t>
      </w:r>
    </w:p>
    <w:p w14:paraId="549C1757" w14:textId="77777777" w:rsidR="000675E0" w:rsidRPr="000675E0" w:rsidRDefault="000675E0" w:rsidP="000B052D">
      <w:pPr>
        <w:spacing w:line="240" w:lineRule="auto"/>
        <w:contextualSpacing/>
        <w:rPr>
          <w:rFonts w:ascii="Times New Roman" w:hAnsi="Times New Roman" w:cs="Times New Roman"/>
          <w:sz w:val="16"/>
          <w:szCs w:val="24"/>
        </w:rPr>
      </w:pPr>
    </w:p>
    <w:p w14:paraId="35FC47CA" w14:textId="4F5CEFCC" w:rsidR="000675E0" w:rsidRPr="005C1DA7" w:rsidRDefault="005C1DA7" w:rsidP="005C1DA7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J</w:t>
      </w:r>
      <w:r w:rsidR="000675E0" w:rsidRPr="005C1DA7">
        <w:rPr>
          <w:rFonts w:ascii="Times New Roman" w:hAnsi="Times New Roman" w:cs="Times New Roman"/>
          <w:b/>
          <w:sz w:val="24"/>
          <w:u w:val="single"/>
        </w:rPr>
        <w:t xml:space="preserve">udging </w:t>
      </w:r>
      <w:r>
        <w:rPr>
          <w:rFonts w:ascii="Times New Roman" w:hAnsi="Times New Roman" w:cs="Times New Roman"/>
          <w:b/>
          <w:sz w:val="24"/>
          <w:u w:val="single"/>
        </w:rPr>
        <w:t>P</w:t>
      </w:r>
      <w:bookmarkStart w:id="1" w:name="_GoBack"/>
      <w:bookmarkEnd w:id="1"/>
      <w:r w:rsidR="000675E0" w:rsidRPr="005C1DA7">
        <w:rPr>
          <w:rFonts w:ascii="Times New Roman" w:hAnsi="Times New Roman" w:cs="Times New Roman"/>
          <w:b/>
          <w:sz w:val="24"/>
          <w:u w:val="single"/>
        </w:rPr>
        <w:t>rocedure</w:t>
      </w:r>
    </w:p>
    <w:p w14:paraId="79F87F7C" w14:textId="77777777" w:rsidR="000675E0" w:rsidRPr="000675E0" w:rsidRDefault="000675E0" w:rsidP="000675E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As a team of judges, formulate two to three questions to ask at the conclusion of the presentation.  Be sure to ask the same questions of each team.</w:t>
      </w:r>
    </w:p>
    <w:p w14:paraId="4D3FA49E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Teams will present before a panel of judges and timekeeper.</w:t>
      </w:r>
    </w:p>
    <w:p w14:paraId="1D9B22E2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The length of set-up will be no more than three (3) minutes.  </w:t>
      </w:r>
    </w:p>
    <w:p w14:paraId="6395F7A4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The length of the presentation will be no more than ten (10) minutes; followed by judges’ questions not to exceed five (5) minutes.</w:t>
      </w:r>
    </w:p>
    <w:p w14:paraId="0B4A299F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Excuse teams upon completion of judges’ questions.</w:t>
      </w:r>
    </w:p>
    <w:p w14:paraId="372B6079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b/>
          <w:sz w:val="24"/>
        </w:rPr>
        <w:t>There can be no ties in the top ten (10) teams.</w:t>
      </w:r>
      <w:r w:rsidRPr="000675E0">
        <w:rPr>
          <w:rFonts w:ascii="Times New Roman" w:hAnsi="Times New Roman" w:cs="Times New Roman"/>
          <w:sz w:val="24"/>
        </w:rPr>
        <w:t xml:space="preserve">  It is the responsibility of the judges to break any ties.</w:t>
      </w:r>
    </w:p>
    <w:p w14:paraId="1620E624" w14:textId="77777777" w:rsidR="000675E0" w:rsidRPr="000675E0" w:rsidRDefault="000675E0" w:rsidP="000675E0">
      <w:pPr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Administrator will fill out ranking sheet prior to dismissing the judges.</w:t>
      </w:r>
    </w:p>
    <w:p w14:paraId="0729A0F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If more than one (1) section is necessary, finalists will be determined by selecting an equal number from each section.</w:t>
      </w:r>
    </w:p>
    <w:p w14:paraId="630FD0F5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Give administrator all Judges’ Scoring Rubrics, Judge Comment Sheets and contest materials.</w:t>
      </w:r>
    </w:p>
    <w:p w14:paraId="70D0229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</w:rPr>
      </w:pPr>
      <w:r w:rsidRPr="000675E0">
        <w:rPr>
          <w:rFonts w:ascii="Times New Roman" w:hAnsi="Times New Roman" w:cs="Times New Roman"/>
          <w:sz w:val="24"/>
        </w:rPr>
        <w:t>No audience is allowed in the contest room.</w:t>
      </w:r>
    </w:p>
    <w:p w14:paraId="7BCAED2A" w14:textId="77777777" w:rsidR="000675E0" w:rsidRPr="003A66BC" w:rsidRDefault="000675E0" w:rsidP="000675E0">
      <w:pPr>
        <w:widowControl w:val="0"/>
        <w:tabs>
          <w:tab w:val="left" w:pos="-360"/>
          <w:tab w:val="left" w:pos="0"/>
        </w:tabs>
        <w:spacing w:after="0"/>
        <w:ind w:right="450"/>
      </w:pPr>
    </w:p>
    <w:p w14:paraId="223F52E5" w14:textId="7EDA1C9F" w:rsidR="00552713" w:rsidRPr="000675E0" w:rsidRDefault="00552713" w:rsidP="00552713">
      <w:pPr>
        <w:widowControl w:val="0"/>
        <w:tabs>
          <w:tab w:val="left" w:pos="-360"/>
          <w:tab w:val="left" w:pos="0"/>
        </w:tabs>
        <w:spacing w:after="0"/>
        <w:ind w:left="540" w:right="450" w:hanging="360"/>
        <w:rPr>
          <w:rFonts w:ascii="Times New Roman" w:hAnsi="Times New Roman" w:cs="Times New Roman"/>
          <w:sz w:val="6"/>
          <w:szCs w:val="24"/>
        </w:rPr>
      </w:pPr>
    </w:p>
    <w:p w14:paraId="1FAD3D8F" w14:textId="2C729A17" w:rsidR="00552713" w:rsidRPr="00552713" w:rsidRDefault="00552713" w:rsidP="00552713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Sample Judge Questions</w:t>
      </w:r>
    </w:p>
    <w:p w14:paraId="0648FCB6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What challenges did your team face when creating this project?</w:t>
      </w:r>
    </w:p>
    <w:p w14:paraId="39138718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What research did your team conduct prior to creating your website?</w:t>
      </w:r>
    </w:p>
    <w:p w14:paraId="3D32674E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What steps did you take your team take to make sure your site is user friendly?</w:t>
      </w:r>
    </w:p>
    <w:p w14:paraId="51B1EF08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Why did you choose the graphics and color theme on your site?</w:t>
      </w:r>
    </w:p>
    <w:p w14:paraId="322BDBA0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What part of this project is your team the most proud of?</w:t>
      </w:r>
    </w:p>
    <w:p w14:paraId="57955B2C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How did you test your site? (Browsers/Devices)</w:t>
      </w:r>
    </w:p>
    <w:p w14:paraId="17D77CDB" w14:textId="77777777" w:rsidR="009E3DEA" w:rsidRPr="00A80745" w:rsidRDefault="009E3DEA" w:rsidP="009E3DEA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A80745">
        <w:rPr>
          <w:rFonts w:ascii="Times New Roman" w:hAnsi="Times New Roman" w:cs="Times New Roman"/>
        </w:rPr>
        <w:t>What problem solving skills did you apply in this event?</w:t>
      </w:r>
    </w:p>
    <w:p w14:paraId="03161263" w14:textId="0DBADCDD" w:rsidR="000675E0" w:rsidRDefault="000675E0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B7B37F" w14:textId="77777777" w:rsidR="009E3DEA" w:rsidRDefault="009E3DE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476E9C52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755C9877" w14:textId="77777777" w:rsidR="00552713" w:rsidRPr="00552713" w:rsidRDefault="00552713" w:rsidP="005527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p w14:paraId="3EAD08A0" w14:textId="77777777" w:rsidR="00552713" w:rsidRPr="00552713" w:rsidRDefault="00552713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BCD1C" w14:textId="77777777" w:rsidR="007C4086" w:rsidRDefault="007C4086" w:rsidP="004E452E">
      <w:pPr>
        <w:spacing w:after="0" w:line="240" w:lineRule="auto"/>
      </w:pPr>
      <w:r>
        <w:separator/>
      </w:r>
    </w:p>
  </w:endnote>
  <w:endnote w:type="continuationSeparator" w:id="0">
    <w:p w14:paraId="631DFB61" w14:textId="77777777" w:rsidR="007C4086" w:rsidRDefault="007C408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DEEA0" w14:textId="77777777" w:rsidR="007C4086" w:rsidRDefault="007C4086" w:rsidP="004E452E">
      <w:pPr>
        <w:spacing w:after="0" w:line="240" w:lineRule="auto"/>
      </w:pPr>
      <w:r>
        <w:separator/>
      </w:r>
    </w:p>
  </w:footnote>
  <w:footnote w:type="continuationSeparator" w:id="0">
    <w:p w14:paraId="37D47FB5" w14:textId="77777777" w:rsidR="007C4086" w:rsidRDefault="007C408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3AF23675" w:rsidR="004E452E" w:rsidRPr="00FF5550" w:rsidRDefault="009E3DE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WEBSITE DESIGN</w:t>
    </w:r>
    <w:r w:rsidR="000675E0">
      <w:rPr>
        <w:rFonts w:ascii="Times New Roman" w:hAnsi="Times New Roman" w:cs="Times New Roman"/>
        <w:szCs w:val="24"/>
      </w:rPr>
      <w:t xml:space="preserve"> TEAM</w:t>
    </w:r>
  </w:p>
  <w:p w14:paraId="745A0B9A" w14:textId="6B98D03B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5C1DA7">
      <w:rPr>
        <w:rFonts w:ascii="Times New Roman" w:hAnsi="Times New Roman" w:cs="Times New Roman"/>
        <w:szCs w:val="24"/>
      </w:rPr>
      <w:t>2</w:t>
    </w:r>
  </w:p>
  <w:p w14:paraId="3D7C07AF" w14:textId="451DD8C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C1DA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C1DA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75E0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320D77"/>
    <w:rsid w:val="00360E75"/>
    <w:rsid w:val="00481623"/>
    <w:rsid w:val="004E452E"/>
    <w:rsid w:val="004F700F"/>
    <w:rsid w:val="0052691A"/>
    <w:rsid w:val="00552713"/>
    <w:rsid w:val="005532C3"/>
    <w:rsid w:val="00576C66"/>
    <w:rsid w:val="005A0D13"/>
    <w:rsid w:val="005A4F28"/>
    <w:rsid w:val="005C1DA7"/>
    <w:rsid w:val="00616537"/>
    <w:rsid w:val="00663FBE"/>
    <w:rsid w:val="006C5DDB"/>
    <w:rsid w:val="00703D4E"/>
    <w:rsid w:val="00713FFD"/>
    <w:rsid w:val="007B2DDB"/>
    <w:rsid w:val="007C4086"/>
    <w:rsid w:val="00811896"/>
    <w:rsid w:val="008210C5"/>
    <w:rsid w:val="009A6091"/>
    <w:rsid w:val="009C5A2F"/>
    <w:rsid w:val="009E3DEA"/>
    <w:rsid w:val="009E7D4C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71415"/>
    <w:rsid w:val="00C81368"/>
    <w:rsid w:val="00D0120A"/>
    <w:rsid w:val="00D40F40"/>
    <w:rsid w:val="00DB0844"/>
    <w:rsid w:val="00DB7E3C"/>
    <w:rsid w:val="00DC13B6"/>
    <w:rsid w:val="00DF7483"/>
    <w:rsid w:val="00E85B96"/>
    <w:rsid w:val="00E935B5"/>
    <w:rsid w:val="00F10CFE"/>
    <w:rsid w:val="00F212DB"/>
    <w:rsid w:val="00F300D6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  <w:style w:type="paragraph" w:styleId="NormalWeb">
    <w:name w:val="Normal (Web)"/>
    <w:basedOn w:val="Normal"/>
    <w:uiPriority w:val="99"/>
    <w:semiHidden/>
    <w:unhideWhenUsed/>
    <w:rsid w:val="005C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AA1E4D-66A0-4466-A2FB-F8523DDDF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2020-08-24T15:57:00Z</cp:lastPrinted>
  <dcterms:created xsi:type="dcterms:W3CDTF">2021-08-21T16:26:00Z</dcterms:created>
  <dcterms:modified xsi:type="dcterms:W3CDTF">2021-08-21T16:26:00Z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